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DEC7990" w14:textId="557BCA94" w:rsidR="00D111BC" w:rsidRDefault="00D111BC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</w:t>
      </w:r>
      <w:r w:rsidR="007A5D0F">
        <w:rPr>
          <w:rFonts w:ascii="Cambria" w:hAnsi="Cambria" w:cs="Arial"/>
          <w:b/>
          <w:bCs/>
          <w:sz w:val="22"/>
          <w:szCs w:val="22"/>
        </w:rPr>
        <w:t>4</w:t>
      </w:r>
      <w:r>
        <w:rPr>
          <w:rFonts w:ascii="Cambria" w:hAnsi="Cambria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>
        <w:rPr>
          <w:rFonts w:ascii="Arial" w:hAnsi="Arial" w:cs="Arial"/>
          <w:b/>
          <w:i/>
          <w:w w:val="0"/>
          <w:lang w:eastAsia="en-GB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>
        <w:rPr>
          <w:rFonts w:ascii="Arial" w:hAnsi="Arial" w:cs="Arial"/>
          <w:b/>
          <w:i/>
          <w:w w:val="0"/>
          <w:vertAlign w:val="superscript"/>
          <w:lang w:eastAsia="en-GB"/>
        </w:rPr>
        <w:footnoteReference w:id="1"/>
      </w:r>
      <w:r>
        <w:rPr>
          <w:rFonts w:ascii="Arial" w:hAnsi="Arial" w:cs="Arial"/>
          <w:b/>
          <w:i/>
          <w:w w:val="0"/>
          <w:lang w:eastAsia="en-GB"/>
        </w:rPr>
        <w:t>.</w:t>
      </w:r>
      <w:r>
        <w:rPr>
          <w:rFonts w:ascii="Arial" w:hAnsi="Arial" w:cs="Arial"/>
          <w:b/>
          <w:w w:val="0"/>
          <w:lang w:eastAsia="en-GB"/>
        </w:rPr>
        <w:t xml:space="preserve"> </w:t>
      </w:r>
      <w:r>
        <w:rPr>
          <w:rFonts w:ascii="Arial" w:hAnsi="Arial" w:cs="Arial"/>
          <w:b/>
          <w:lang w:eastAsia="en-GB"/>
        </w:rPr>
        <w:t>Adres publikacyjny stosownego ogłoszenia</w:t>
      </w:r>
      <w:r>
        <w:rPr>
          <w:rFonts w:ascii="Arial" w:hAnsi="Arial" w:cs="Arial"/>
          <w:b/>
          <w:i/>
          <w:vertAlign w:val="superscript"/>
          <w:lang w:eastAsia="en-GB"/>
        </w:rPr>
        <w:footnoteReference w:id="2"/>
      </w:r>
      <w:r>
        <w:rPr>
          <w:rFonts w:ascii="Arial" w:hAnsi="Arial" w:cs="Arial"/>
          <w:b/>
          <w:lang w:eastAsia="en-GB"/>
        </w:rPr>
        <w:t xml:space="preserve"> w Dzienniku Urzędowym Unii Europejskiej:</w:t>
      </w:r>
    </w:p>
    <w:p w14:paraId="3D12D3E7" w14:textId="7F3B29D9" w:rsidR="00D111BC" w:rsidRPr="00CA0FE9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 w:rsidRPr="00CA0FE9">
        <w:rPr>
          <w:rFonts w:ascii="Arial" w:hAnsi="Arial" w:cs="Arial"/>
          <w:b/>
          <w:lang w:eastAsia="en-GB"/>
        </w:rPr>
        <w:t>Dz.U. UE S numer [</w:t>
      </w:r>
      <w:ins w:id="0" w:author="Elwira Papież - Nadleśnictwo Dynów" w:date="2024-10-23T08:24:00Z">
        <w:del w:id="1" w:author="Elwira Papież - Nadleśnictwo Dynów [2]" w:date="2025-06-05T07:18:00Z" w16du:dateUtc="2025-06-05T05:18:00Z">
          <w:r w:rsidR="00120D51" w:rsidRPr="00E90F02" w:rsidDel="00C07376">
            <w:rPr>
              <w:rFonts w:ascii="Arial" w:hAnsi="Arial" w:cs="Arial"/>
              <w:b/>
              <w:lang w:eastAsia="en-GB"/>
            </w:rPr>
            <w:delText>642663-2024</w:delText>
          </w:r>
        </w:del>
      </w:ins>
      <w:ins w:id="2" w:author="Elwira Papież - Nadleśnictwo Dynów [2]" w:date="2025-06-05T07:18:00Z" w16du:dateUtc="2025-06-05T05:18:00Z">
        <w:r w:rsidR="00C07376" w:rsidRPr="00CA0FE9">
          <w:rPr>
            <w:rFonts w:ascii="Arial" w:hAnsi="Arial" w:cs="Arial"/>
            <w:b/>
            <w:lang w:eastAsia="en-GB"/>
          </w:rPr>
          <w:t xml:space="preserve"> </w:t>
        </w:r>
        <w:r w:rsidR="00C07376" w:rsidRPr="00AD2B16">
          <w:rPr>
            <w:rFonts w:ascii="Arial" w:hAnsi="Arial" w:cs="Arial"/>
            <w:b/>
            <w:lang w:eastAsia="en-GB"/>
          </w:rPr>
          <w:t xml:space="preserve"> </w:t>
        </w:r>
      </w:ins>
      <w:r w:rsidRPr="00CA0FE9">
        <w:rPr>
          <w:rFonts w:ascii="Arial" w:hAnsi="Arial" w:cs="Arial"/>
          <w:b/>
          <w:lang w:eastAsia="en-GB"/>
        </w:rPr>
        <w:t>], data [</w:t>
      </w:r>
      <w:ins w:id="3" w:author="Elwira Papież - Nadleśnictwo Dynów" w:date="2024-10-23T08:23:00Z">
        <w:del w:id="4" w:author="Elwira Papież - Nadleśnictwo Dynów [2]" w:date="2025-06-05T07:18:00Z" w16du:dateUtc="2025-06-05T05:18:00Z">
          <w:r w:rsidR="00120D51" w:rsidRPr="00CA0FE9" w:rsidDel="00C07376">
            <w:rPr>
              <w:rFonts w:ascii="Arial" w:hAnsi="Arial" w:cs="Arial"/>
              <w:b/>
              <w:lang w:eastAsia="en-GB"/>
            </w:rPr>
            <w:delText>23.10.2024</w:delText>
          </w:r>
        </w:del>
      </w:ins>
      <w:ins w:id="5" w:author="Elwira Papież - Nadleśnictwo Dynów [2]" w:date="2025-06-05T07:18:00Z" w16du:dateUtc="2025-06-05T05:18:00Z">
        <w:r w:rsidR="00C07376" w:rsidRPr="00AD2B16">
          <w:rPr>
            <w:rFonts w:ascii="Arial" w:hAnsi="Arial" w:cs="Arial"/>
            <w:b/>
            <w:lang w:eastAsia="en-GB"/>
          </w:rPr>
          <w:t xml:space="preserve">     </w:t>
        </w:r>
      </w:ins>
      <w:r w:rsidRPr="00CA0FE9">
        <w:rPr>
          <w:rFonts w:ascii="Arial" w:hAnsi="Arial" w:cs="Arial"/>
          <w:b/>
          <w:lang w:eastAsia="en-GB"/>
        </w:rPr>
        <w:t xml:space="preserve">], strona [], </w:t>
      </w:r>
    </w:p>
    <w:p w14:paraId="16580882" w14:textId="29104F5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Numer ogłoszenia w Dz.U. S: [</w:t>
      </w:r>
      <w:del w:id="6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7" w:author="Elwira Papież - Nadleśnictwo Dynów" w:date="2024-10-23T08:23:00Z">
        <w:del w:id="8" w:author="Elwira Papież - Nadleśnictwo Dynów [2]" w:date="2025-06-05T07:18:00Z" w16du:dateUtc="2025-06-05T05:18:00Z">
          <w:r w:rsidR="00120D51" w:rsidDel="00C07376">
            <w:rPr>
              <w:rFonts w:ascii="Arial" w:hAnsi="Arial" w:cs="Arial"/>
              <w:b/>
              <w:lang w:eastAsia="en-GB"/>
            </w:rPr>
            <w:delText>2</w:delText>
          </w:r>
        </w:del>
      </w:ins>
      <w:r>
        <w:rPr>
          <w:rFonts w:ascii="Arial" w:hAnsi="Arial" w:cs="Arial"/>
          <w:b/>
          <w:lang w:eastAsia="en-GB"/>
        </w:rPr>
        <w:t>][</w:t>
      </w:r>
      <w:del w:id="9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10" w:author="Elwira Papież - Nadleśnictwo Dynów" w:date="2024-10-23T08:23:00Z">
        <w:del w:id="11" w:author="Elwira Papież - Nadleśnictwo Dynów [2]" w:date="2025-06-05T07:18:00Z" w16du:dateUtc="2025-06-05T05:18:00Z">
          <w:r w:rsidR="00120D51" w:rsidDel="00C07376">
            <w:rPr>
              <w:rFonts w:ascii="Arial" w:hAnsi="Arial" w:cs="Arial"/>
              <w:b/>
              <w:lang w:eastAsia="en-GB"/>
            </w:rPr>
            <w:delText>0</w:delText>
          </w:r>
        </w:del>
      </w:ins>
      <w:r>
        <w:rPr>
          <w:rFonts w:ascii="Arial" w:hAnsi="Arial" w:cs="Arial"/>
          <w:b/>
          <w:lang w:eastAsia="en-GB"/>
        </w:rPr>
        <w:t>][</w:t>
      </w:r>
      <w:del w:id="12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13" w:author="Elwira Papież - Nadleśnictwo Dynów" w:date="2024-10-23T08:23:00Z">
        <w:del w:id="14" w:author="Elwira Papież - Nadleśnictwo Dynów [2]" w:date="2025-06-05T07:18:00Z" w16du:dateUtc="2025-06-05T05:18:00Z">
          <w:r w:rsidR="00120D51" w:rsidDel="00C07376">
            <w:rPr>
              <w:rFonts w:ascii="Arial" w:hAnsi="Arial" w:cs="Arial"/>
              <w:b/>
              <w:lang w:eastAsia="en-GB"/>
            </w:rPr>
            <w:delText>2</w:delText>
          </w:r>
        </w:del>
      </w:ins>
      <w:del w:id="15" w:author="Elwira Papież - Nadleśnictwo Dynów" w:date="2024-10-23T08:23:00Z">
        <w:r w:rsidDel="00120D51">
          <w:rPr>
            <w:rFonts w:ascii="Arial" w:hAnsi="Arial" w:cs="Arial"/>
            <w:b/>
            <w:lang w:eastAsia="en-GB"/>
          </w:rPr>
          <w:delText xml:space="preserve">][ </w:delText>
        </w:r>
      </w:del>
      <w:ins w:id="16" w:author="Elwira Papież - Nadleśnictwo Dynów" w:date="2024-10-23T08:23:00Z">
        <w:r w:rsidR="00120D51">
          <w:rPr>
            <w:rFonts w:ascii="Arial" w:hAnsi="Arial" w:cs="Arial"/>
            <w:b/>
            <w:lang w:eastAsia="en-GB"/>
          </w:rPr>
          <w:t>]</w:t>
        </w:r>
        <w:del w:id="17" w:author="Elwira Papież - Nadleśnictwo Dynów [2]" w:date="2025-06-05T07:18:00Z" w16du:dateUtc="2025-06-05T05:18:00Z">
          <w:r w:rsidR="00120D51" w:rsidDel="00C07376">
            <w:rPr>
              <w:rFonts w:ascii="Arial" w:hAnsi="Arial" w:cs="Arial"/>
              <w:b/>
              <w:lang w:eastAsia="en-GB"/>
            </w:rPr>
            <w:delText>4</w:delText>
          </w:r>
        </w:del>
      </w:ins>
      <w:r>
        <w:rPr>
          <w:rFonts w:ascii="Arial" w:hAnsi="Arial" w:cs="Arial"/>
          <w:b/>
          <w:lang w:eastAsia="en-GB"/>
        </w:rPr>
        <w:t>]/S [</w:t>
      </w:r>
      <w:del w:id="18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19" w:author="Elwira Papież - Nadleśnictwo Dynów" w:date="2024-10-23T08:17:00Z">
        <w:del w:id="20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2</w:delText>
          </w:r>
        </w:del>
      </w:ins>
      <w:r>
        <w:rPr>
          <w:rFonts w:ascii="Arial" w:hAnsi="Arial" w:cs="Arial"/>
          <w:b/>
          <w:lang w:eastAsia="en-GB"/>
        </w:rPr>
        <w:t>][</w:t>
      </w:r>
      <w:del w:id="21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22" w:author="Elwira Papież - Nadleśnictwo Dynów" w:date="2024-10-23T08:17:00Z">
        <w:del w:id="23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0</w:delText>
          </w:r>
        </w:del>
      </w:ins>
      <w:r>
        <w:rPr>
          <w:rFonts w:ascii="Arial" w:hAnsi="Arial" w:cs="Arial"/>
          <w:b/>
          <w:lang w:eastAsia="en-GB"/>
        </w:rPr>
        <w:t>][</w:t>
      </w:r>
      <w:ins w:id="24" w:author="Elwira Papież - Nadleśnictwo Dynów" w:date="2024-10-23T08:17:00Z">
        <w:del w:id="25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7</w:delText>
          </w:r>
        </w:del>
      </w:ins>
      <w:del w:id="26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r>
        <w:rPr>
          <w:rFonts w:ascii="Arial" w:hAnsi="Arial" w:cs="Arial"/>
          <w:b/>
          <w:lang w:eastAsia="en-GB"/>
        </w:rPr>
        <w:t xml:space="preserve">]–[ </w:t>
      </w:r>
      <w:ins w:id="27" w:author="Elwira Papież - Nadleśnictwo Dynów [2]" w:date="2025-06-05T07:19:00Z" w16du:dateUtc="2025-06-05T05:19:00Z">
        <w:r w:rsidR="00C07376">
          <w:rPr>
            <w:rFonts w:ascii="Arial" w:hAnsi="Arial" w:cs="Arial"/>
            <w:b/>
            <w:lang w:eastAsia="en-GB"/>
          </w:rPr>
          <w:t>]</w:t>
        </w:r>
      </w:ins>
      <w:ins w:id="28" w:author="Elwira Papież - Nadleśnictwo Dynów" w:date="2024-10-23T08:17:00Z">
        <w:del w:id="29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6</w:delText>
          </w:r>
        </w:del>
      </w:ins>
      <w:del w:id="30" w:author="Elwira Papież - Nadleśnictwo Dynów [2]" w:date="2025-06-05T07:18:00Z" w16du:dateUtc="2025-06-05T05:18:00Z">
        <w:r w:rsidDel="00C07376">
          <w:rPr>
            <w:rFonts w:ascii="Arial" w:hAnsi="Arial" w:cs="Arial"/>
            <w:b/>
            <w:lang w:eastAsia="en-GB"/>
          </w:rPr>
          <w:delText>]</w:delText>
        </w:r>
      </w:del>
      <w:r>
        <w:rPr>
          <w:rFonts w:ascii="Arial" w:hAnsi="Arial" w:cs="Arial"/>
          <w:b/>
          <w:lang w:eastAsia="en-GB"/>
        </w:rPr>
        <w:t>[</w:t>
      </w:r>
      <w:ins w:id="31" w:author="Elwira Papież - Nadleśnictwo Dynów" w:date="2024-10-23T08:17:00Z">
        <w:del w:id="32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4</w:delText>
          </w:r>
        </w:del>
      </w:ins>
      <w:r>
        <w:rPr>
          <w:rFonts w:ascii="Arial" w:hAnsi="Arial" w:cs="Arial"/>
          <w:b/>
          <w:lang w:eastAsia="en-GB"/>
        </w:rPr>
        <w:t xml:space="preserve"> ][</w:t>
      </w:r>
      <w:ins w:id="33" w:author="Elwira Papież - Nadleśnictwo Dynów" w:date="2024-10-23T08:17:00Z">
        <w:del w:id="34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2</w:delText>
          </w:r>
        </w:del>
      </w:ins>
      <w:r>
        <w:rPr>
          <w:rFonts w:ascii="Arial" w:hAnsi="Arial" w:cs="Arial"/>
          <w:b/>
          <w:lang w:eastAsia="en-GB"/>
        </w:rPr>
        <w:t xml:space="preserve"> ][</w:t>
      </w:r>
      <w:ins w:id="35" w:author="Elwira Papież - Nadleśnictwo Dynów" w:date="2024-10-23T08:17:00Z">
        <w:del w:id="36" w:author="Elwira Papież - Nadleśnictwo Dynów [2]" w:date="2025-06-05T07:18:00Z" w16du:dateUtc="2025-06-05T05:18:00Z">
          <w:r w:rsidR="000A06DA" w:rsidDel="00C07376">
            <w:rPr>
              <w:rFonts w:ascii="Arial" w:hAnsi="Arial" w:cs="Arial"/>
              <w:b/>
              <w:lang w:eastAsia="en-GB"/>
            </w:rPr>
            <w:delText>6</w:delText>
          </w:r>
        </w:del>
      </w:ins>
      <w:r>
        <w:rPr>
          <w:rFonts w:ascii="Arial" w:hAnsi="Arial" w:cs="Arial"/>
          <w:b/>
          <w:lang w:eastAsia="en-GB"/>
        </w:rPr>
        <w:t xml:space="preserve"> ][</w:t>
      </w:r>
      <w:del w:id="37" w:author="Elwira Papież - Nadleśnictwo Dynów [2]" w:date="2025-06-05T07:19:00Z" w16du:dateUtc="2025-06-05T05:19:00Z">
        <w:r w:rsidDel="00C07376">
          <w:rPr>
            <w:rFonts w:ascii="Arial" w:hAnsi="Arial" w:cs="Arial"/>
            <w:b/>
            <w:lang w:eastAsia="en-GB"/>
          </w:rPr>
          <w:delText xml:space="preserve"> </w:delText>
        </w:r>
      </w:del>
      <w:ins w:id="38" w:author="Elwira Papież - Nadleśnictwo Dynów" w:date="2024-10-23T08:17:00Z">
        <w:del w:id="39" w:author="Elwira Papież - Nadleśnictwo Dynów [2]" w:date="2025-06-05T07:19:00Z" w16du:dateUtc="2025-06-05T05:19:00Z">
          <w:r w:rsidR="000A06DA" w:rsidDel="00C07376">
            <w:rPr>
              <w:rFonts w:ascii="Arial" w:hAnsi="Arial" w:cs="Arial"/>
              <w:b/>
              <w:lang w:eastAsia="en-GB"/>
            </w:rPr>
            <w:delText>6</w:delText>
          </w:r>
        </w:del>
      </w:ins>
      <w:r>
        <w:rPr>
          <w:rFonts w:ascii="Arial" w:hAnsi="Arial" w:cs="Arial"/>
          <w:b/>
          <w:lang w:eastAsia="en-GB"/>
        </w:rPr>
        <w:t>][</w:t>
      </w:r>
      <w:ins w:id="40" w:author="Elwira Papież - Nadleśnictwo Dynów" w:date="2024-10-23T08:17:00Z">
        <w:del w:id="41" w:author="Elwira Papież - Nadleśnictwo Dynów [2]" w:date="2025-06-05T07:19:00Z" w16du:dateUtc="2025-06-05T05:19:00Z">
          <w:r w:rsidR="000A06DA" w:rsidDel="00C07376">
            <w:rPr>
              <w:rFonts w:ascii="Arial" w:hAnsi="Arial" w:cs="Arial"/>
              <w:b/>
              <w:lang w:eastAsia="en-GB"/>
            </w:rPr>
            <w:delText>3</w:delText>
          </w:r>
        </w:del>
      </w:ins>
      <w:r>
        <w:rPr>
          <w:rFonts w:ascii="Arial" w:hAnsi="Arial" w:cs="Arial"/>
          <w:b/>
          <w:lang w:eastAsia="en-GB"/>
        </w:rPr>
        <w:t xml:space="preserve"> ][ ]</w:t>
      </w:r>
    </w:p>
    <w:p w14:paraId="4A4B108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4433"/>
      </w:tblGrid>
      <w:tr w:rsidR="00D111BC" w14:paraId="3E78F329" w14:textId="77777777">
        <w:trPr>
          <w:trHeight w:val="349"/>
        </w:trPr>
        <w:tc>
          <w:tcPr>
            <w:tcW w:w="4644" w:type="dxa"/>
          </w:tcPr>
          <w:p w14:paraId="6EBF47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Tożsamość zamawiającego</w:t>
            </w:r>
            <w:r>
              <w:rPr>
                <w:rFonts w:ascii="Arial" w:hAnsi="Arial" w:cs="Arial"/>
                <w:b/>
                <w:i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</w:tcPr>
          <w:p w14:paraId="3B22BB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297CB96" w14:textId="77777777">
        <w:trPr>
          <w:trHeight w:val="349"/>
        </w:trPr>
        <w:tc>
          <w:tcPr>
            <w:tcW w:w="4644" w:type="dxa"/>
          </w:tcPr>
          <w:p w14:paraId="4115327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Nazwa: </w:t>
            </w:r>
          </w:p>
        </w:tc>
        <w:tc>
          <w:tcPr>
            <w:tcW w:w="4645" w:type="dxa"/>
          </w:tcPr>
          <w:p w14:paraId="653E5034" w14:textId="3E1320F7" w:rsidR="00D111BC" w:rsidRDefault="00D111BC" w:rsidP="00BA055F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</w:t>
            </w:r>
            <w:ins w:id="42" w:author="Elwira Papież - Nadleśnictwo Dynów" w:date="2024-10-22T14:58:00Z">
              <w:r w:rsidR="00BA055F" w:rsidRPr="00BA055F">
                <w:rPr>
                  <w:rFonts w:ascii="Arial" w:hAnsi="Arial" w:cs="Arial"/>
                  <w:lang w:eastAsia="en-GB"/>
                </w:rPr>
                <w:t>Skarb Państwa – Państwow</w:t>
              </w:r>
            </w:ins>
            <w:ins w:id="43" w:author="Elwira Papież - Nadleśnictwo Dynów" w:date="2024-10-22T14:59:00Z">
              <w:r w:rsidR="00BA055F">
                <w:rPr>
                  <w:rFonts w:ascii="Arial" w:hAnsi="Arial" w:cs="Arial"/>
                  <w:lang w:eastAsia="en-GB"/>
                </w:rPr>
                <w:t xml:space="preserve">e </w:t>
              </w:r>
            </w:ins>
            <w:ins w:id="44" w:author="Elwira Papież - Nadleśnictwo Dynów" w:date="2024-10-22T14:58:00Z">
              <w:r w:rsidR="00BA055F" w:rsidRPr="00BA055F">
                <w:rPr>
                  <w:rFonts w:ascii="Arial" w:hAnsi="Arial" w:cs="Arial"/>
                  <w:lang w:eastAsia="en-GB"/>
                </w:rPr>
                <w:t>Gospodarstw</w:t>
              </w:r>
            </w:ins>
            <w:ins w:id="45" w:author="Elwira Papież - Nadleśnictwo Dynów" w:date="2024-10-22T14:59:00Z">
              <w:r w:rsidR="00BA055F">
                <w:rPr>
                  <w:rFonts w:ascii="Arial" w:hAnsi="Arial" w:cs="Arial"/>
                  <w:lang w:eastAsia="en-GB"/>
                </w:rPr>
                <w:t>o</w:t>
              </w:r>
            </w:ins>
            <w:ins w:id="46" w:author="Elwira Papież - Nadleśnictwo Dynów" w:date="2024-10-22T14:58:00Z">
              <w:r w:rsidR="00BA055F" w:rsidRPr="00BA055F">
                <w:rPr>
                  <w:rFonts w:ascii="Arial" w:hAnsi="Arial" w:cs="Arial"/>
                  <w:lang w:eastAsia="en-GB"/>
                </w:rPr>
                <w:t xml:space="preserve"> Leśn</w:t>
              </w:r>
            </w:ins>
            <w:ins w:id="47" w:author="Elwira Papież - Nadleśnictwo Dynów" w:date="2024-10-22T14:59:00Z">
              <w:r w:rsidR="00BA055F">
                <w:rPr>
                  <w:rFonts w:ascii="Arial" w:hAnsi="Arial" w:cs="Arial"/>
                  <w:lang w:eastAsia="en-GB"/>
                </w:rPr>
                <w:t>e</w:t>
              </w:r>
            </w:ins>
            <w:ins w:id="48" w:author="Elwira Papież - Nadleśnictwo Dynów" w:date="2024-10-22T14:58:00Z">
              <w:r w:rsidR="00BA055F" w:rsidRPr="00BA055F">
                <w:rPr>
                  <w:rFonts w:ascii="Arial" w:hAnsi="Arial" w:cs="Arial"/>
                  <w:lang w:eastAsia="en-GB"/>
                </w:rPr>
                <w:t xml:space="preserve"> Lasy Państwowe Nadleśnictw</w:t>
              </w:r>
            </w:ins>
            <w:ins w:id="49" w:author="Elwira Papież - Nadleśnictwo Dynów" w:date="2024-10-22T14:59:00Z">
              <w:r w:rsidR="00BA055F">
                <w:rPr>
                  <w:rFonts w:ascii="Arial" w:hAnsi="Arial" w:cs="Arial"/>
                  <w:lang w:eastAsia="en-GB"/>
                </w:rPr>
                <w:t>o</w:t>
              </w:r>
            </w:ins>
            <w:ins w:id="50" w:author="Elwira Papież - Nadleśnictwo Dynów" w:date="2024-10-22T14:58:00Z">
              <w:r w:rsidR="00BA055F" w:rsidRPr="00BA055F">
                <w:rPr>
                  <w:rFonts w:ascii="Arial" w:hAnsi="Arial" w:cs="Arial"/>
                  <w:lang w:eastAsia="en-GB"/>
                </w:rPr>
                <w:t xml:space="preserve"> Dynów </w:t>
              </w:r>
            </w:ins>
            <w:del w:id="51" w:author="Elwira Papież - Nadleśnictwo Dynów" w:date="2024-10-22T14:58:00Z">
              <w:r w:rsidDel="00BA055F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del w:id="52" w:author="Elwira Papież - Nadleśnictwo Dynów" w:date="2024-10-22T14:59:00Z">
              <w:r w:rsidDel="00BA055F">
                <w:rPr>
                  <w:rFonts w:ascii="Arial" w:hAnsi="Arial" w:cs="Arial"/>
                  <w:lang w:eastAsia="en-GB"/>
                </w:rPr>
                <w:delText xml:space="preserve">  </w:delText>
              </w:r>
            </w:del>
            <w:r>
              <w:rPr>
                <w:rFonts w:ascii="Arial" w:hAnsi="Arial" w:cs="Arial"/>
                <w:lang w:eastAsia="en-GB"/>
              </w:rPr>
              <w:t>]</w:t>
            </w:r>
          </w:p>
        </w:tc>
      </w:tr>
      <w:tr w:rsidR="00D111BC" w14:paraId="30626919" w14:textId="77777777">
        <w:trPr>
          <w:trHeight w:val="485"/>
        </w:trPr>
        <w:tc>
          <w:tcPr>
            <w:tcW w:w="4644" w:type="dxa"/>
          </w:tcPr>
          <w:p w14:paraId="3469F4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</w:tcPr>
          <w:p w14:paraId="5FC8AB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b/>
                <w:i/>
                <w:lang w:eastAsia="en-GB"/>
              </w:rPr>
              <w:t>Odpowiedź:</w:t>
            </w:r>
          </w:p>
        </w:tc>
      </w:tr>
      <w:tr w:rsidR="00D111BC" w14:paraId="5C5B8D9E" w14:textId="77777777">
        <w:trPr>
          <w:trHeight w:val="484"/>
        </w:trPr>
        <w:tc>
          <w:tcPr>
            <w:tcW w:w="4644" w:type="dxa"/>
          </w:tcPr>
          <w:p w14:paraId="4A66AF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Tytuł lub krótki opis udzielanego zamówienia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0775097" w14:textId="752BB35F" w:rsidR="00D111BC" w:rsidRDefault="00B83AFB" w:rsidP="00AD2B16">
            <w:pPr>
              <w:pBdr>
                <w:bottom w:val="single" w:sz="8" w:space="3" w:color="000000"/>
              </w:pBdr>
              <w:spacing w:before="120"/>
              <w:jc w:val="center"/>
              <w:rPr>
                <w:rFonts w:ascii="Arial" w:hAnsi="Arial" w:cs="Arial"/>
                <w:lang w:eastAsia="en-GB"/>
              </w:rPr>
            </w:pPr>
            <w:ins w:id="53" w:author="Elwira Papież - Nadleśnictwo Dynów [2]" w:date="2025-07-23T14:04:00Z" w16du:dateUtc="2025-07-23T12:04:00Z">
              <w:r w:rsidRPr="00B83AFB">
                <w:rPr>
                  <w:rFonts w:ascii="Arial" w:hAnsi="Arial" w:cs="Arial"/>
                  <w:lang w:eastAsia="en-GB"/>
                </w:rPr>
                <w:t xml:space="preserve">„Sprawowanie funkcji inspektora nadzoru inwestorskiego nad zadaniem pn. : Przebudowa mostu na przepust łukowy o </w:t>
              </w:r>
              <w:r w:rsidRPr="00B83AFB">
                <w:rPr>
                  <w:rFonts w:ascii="Arial" w:hAnsi="Arial" w:cs="Arial"/>
                  <w:lang w:eastAsia="en-GB"/>
                </w:rPr>
                <w:lastRenderedPageBreak/>
                <w:t>większym świetle w ciągu drogi leśnej Borownica-Ulucz w km 3+463”</w:t>
              </w:r>
            </w:ins>
            <w:del w:id="54" w:author="Elwira Papież - Nadleśnictwo Dynów [2]" w:date="2025-07-23T14:04:00Z" w16du:dateUtc="2025-07-23T12:04:00Z">
              <w:r w:rsidR="00D111BC" w:rsidDel="00B83AFB">
                <w:rPr>
                  <w:rFonts w:ascii="Arial" w:hAnsi="Arial" w:cs="Arial"/>
                  <w:lang w:eastAsia="en-GB"/>
                </w:rPr>
                <w:delText>[</w:delText>
              </w:r>
            </w:del>
            <w:ins w:id="55" w:author="Elwira Papież - Nadleśnictwo Dynów" w:date="2024-10-22T14:58:00Z">
              <w:del w:id="56" w:author="Elwira Papież - Nadleśnictwo Dynów [2]" w:date="2025-06-05T07:17:00Z" w16du:dateUtc="2025-06-05T05:17:00Z">
                <w:r w:rsidR="00BA055F" w:rsidRPr="00BA055F" w:rsidDel="00C07376">
                  <w:rPr>
                    <w:rFonts w:ascii="Arial" w:hAnsi="Arial" w:cs="Arial"/>
                    <w:lang w:eastAsia="en-GB"/>
                  </w:rPr>
                  <w:delText>Wykonywanie usług z zakresu gospodarki leśnej na terenie Nadleśnictwa Dynów w roku 2025</w:delText>
                </w:r>
              </w:del>
            </w:ins>
            <w:del w:id="57" w:author="Elwira Papież - Nadleśnictwo Dynów [2]" w:date="2025-06-05T07:17:00Z" w16du:dateUtc="2025-06-05T05:17:00Z">
              <w:r w:rsidR="00D111BC" w:rsidDel="00C07376">
                <w:rPr>
                  <w:rFonts w:ascii="Arial" w:hAnsi="Arial" w:cs="Arial"/>
                  <w:lang w:eastAsia="en-GB"/>
                </w:rPr>
                <w:delText xml:space="preserve">   </w:delText>
              </w:r>
            </w:del>
            <w:del w:id="58" w:author="Elwira Papież - Nadleśnictwo Dynów [2]" w:date="2025-07-23T14:04:00Z" w16du:dateUtc="2025-07-23T12:04:00Z">
              <w:r w:rsidR="00D111BC" w:rsidDel="00B83AFB">
                <w:rPr>
                  <w:rFonts w:ascii="Arial" w:hAnsi="Arial" w:cs="Arial"/>
                  <w:lang w:eastAsia="en-GB"/>
                </w:rPr>
                <w:delText>]</w:delText>
              </w:r>
            </w:del>
          </w:p>
        </w:tc>
      </w:tr>
      <w:tr w:rsidR="00D111BC" w14:paraId="51A838FC" w14:textId="77777777">
        <w:trPr>
          <w:trHeight w:val="484"/>
        </w:trPr>
        <w:tc>
          <w:tcPr>
            <w:tcW w:w="4644" w:type="dxa"/>
          </w:tcPr>
          <w:p w14:paraId="3F54BB4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30A1FE5E" w14:textId="00C4E3A1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 </w:t>
            </w:r>
            <w:ins w:id="59" w:author="Elwira Papież - Nadleśnictwo Dynów" w:date="2024-10-22T14:57:00Z">
              <w:r w:rsidR="00BA055F">
                <w:rPr>
                  <w:rFonts w:ascii="Arial" w:hAnsi="Arial" w:cs="Arial"/>
                  <w:lang w:eastAsia="en-GB"/>
                </w:rPr>
                <w:t>SA.270.</w:t>
              </w:r>
              <w:del w:id="60" w:author="Elwira Papież - Nadleśnictwo Dynów [2]" w:date="2025-06-05T12:47:00Z" w16du:dateUtc="2025-06-05T10:47:00Z">
                <w:r w:rsidR="00BA055F" w:rsidDel="00CA0FE9">
                  <w:rPr>
                    <w:rFonts w:ascii="Arial" w:hAnsi="Arial" w:cs="Arial"/>
                    <w:lang w:eastAsia="en-GB"/>
                  </w:rPr>
                  <w:delText>34.</w:delText>
                </w:r>
              </w:del>
            </w:ins>
            <w:ins w:id="61" w:author="Elwira Papież - Nadleśnictwo Dynów [2]" w:date="2025-06-05T12:47:00Z" w16du:dateUtc="2025-06-05T10:47:00Z">
              <w:r w:rsidR="00CA0FE9">
                <w:rPr>
                  <w:rFonts w:ascii="Arial" w:hAnsi="Arial" w:cs="Arial"/>
                  <w:lang w:eastAsia="en-GB"/>
                </w:rPr>
                <w:t>2</w:t>
              </w:r>
            </w:ins>
            <w:ins w:id="62" w:author="Elwira Papież - Nadleśnictwo Dynów [2]" w:date="2025-07-23T14:04:00Z" w16du:dateUtc="2025-07-23T12:04:00Z">
              <w:r w:rsidR="00B83AFB">
                <w:rPr>
                  <w:rFonts w:ascii="Arial" w:hAnsi="Arial" w:cs="Arial"/>
                  <w:lang w:eastAsia="en-GB"/>
                </w:rPr>
                <w:t>4</w:t>
              </w:r>
            </w:ins>
            <w:ins w:id="63" w:author="Elwira Papież - Nadleśnictwo Dynów [2]" w:date="2025-06-05T12:47:00Z" w16du:dateUtc="2025-06-05T10:47:00Z">
              <w:r w:rsidR="00CA0FE9">
                <w:rPr>
                  <w:rFonts w:ascii="Arial" w:hAnsi="Arial" w:cs="Arial"/>
                  <w:lang w:eastAsia="en-GB"/>
                </w:rPr>
                <w:t>.</w:t>
              </w:r>
            </w:ins>
            <w:ins w:id="64" w:author="Elwira Papież - Nadleśnictwo Dynów" w:date="2024-10-22T14:57:00Z">
              <w:r w:rsidR="00BA055F">
                <w:rPr>
                  <w:rFonts w:ascii="Arial" w:hAnsi="Arial" w:cs="Arial"/>
                  <w:lang w:eastAsia="en-GB"/>
                </w:rPr>
                <w:t>202</w:t>
              </w:r>
              <w:del w:id="65" w:author="Elwira Papież - Nadleśnictwo Dynów [2]" w:date="2025-06-05T12:47:00Z" w16du:dateUtc="2025-06-05T10:47:00Z">
                <w:r w:rsidR="00BA055F" w:rsidDel="00CA0FE9">
                  <w:rPr>
                    <w:rFonts w:ascii="Arial" w:hAnsi="Arial" w:cs="Arial"/>
                    <w:lang w:eastAsia="en-GB"/>
                  </w:rPr>
                  <w:delText>4</w:delText>
                </w:r>
              </w:del>
            </w:ins>
            <w:ins w:id="66" w:author="Elwira Papież - Nadleśnictwo Dynów [2]" w:date="2025-06-25T13:50:00Z" w16du:dateUtc="2025-06-25T11:50:00Z">
              <w:r w:rsidR="00AD2B16">
                <w:rPr>
                  <w:rFonts w:ascii="Arial" w:hAnsi="Arial" w:cs="Arial"/>
                  <w:lang w:eastAsia="en-GB"/>
                </w:rPr>
                <w:t>5</w:t>
              </w:r>
            </w:ins>
            <w:del w:id="67" w:author="Elwira Papież - Nadleśnictwo Dynów" w:date="2024-10-22T14:57:00Z">
              <w:r w:rsidDel="00BA055F">
                <w:rPr>
                  <w:rFonts w:ascii="Arial" w:hAnsi="Arial" w:cs="Arial"/>
                  <w:lang w:eastAsia="en-GB"/>
                </w:rPr>
                <w:delText xml:space="preserve"> </w:delText>
              </w:r>
            </w:del>
            <w:r>
              <w:rPr>
                <w:rFonts w:ascii="Arial" w:hAnsi="Arial" w:cs="Arial"/>
                <w:lang w:eastAsia="en-GB"/>
              </w:rPr>
              <w:t xml:space="preserve"> ]</w:t>
            </w:r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>
            <w:pPr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>
        <w:trPr>
          <w:trHeight w:val="2002"/>
        </w:trPr>
        <w:tc>
          <w:tcPr>
            <w:tcW w:w="4644" w:type="dxa"/>
          </w:tcPr>
          <w:p w14:paraId="0922DD3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 xml:space="preserve">czy wykonawca jest zakładem pracy chronionej, „przedsiębiorstwem </w:t>
            </w:r>
            <w:r>
              <w:rPr>
                <w:rFonts w:ascii="Arial" w:hAnsi="Arial" w:cs="Arial"/>
                <w:lang w:eastAsia="en-GB"/>
              </w:rPr>
              <w:lastRenderedPageBreak/>
              <w:t>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>jaki jest odpowiedni odsetek pracowników niepełnosprawnych lub defaworyzowanych?</w:t>
            </w:r>
            <w:r>
              <w:rPr>
                <w:rFonts w:ascii="Arial" w:hAnsi="Arial" w:cs="Arial"/>
                <w:lang w:eastAsia="en-GB"/>
              </w:rPr>
              <w:br/>
              <w:t>Jeżeli jest to wymagane, proszę określić, do której kategorii lub których kategorii pracowników niepełnosprawnych lub defaworyzowanych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e) Czy wykonawca będzie w stanie przedstawić zaświadczenie odnoszące się do płatności składek na ubezpieczenie społeczne i podatków lub przedstawić informacje, które umożliwią instytucji zamawiającej lub </w:t>
            </w:r>
            <w:r>
              <w:rPr>
                <w:rFonts w:ascii="Arial" w:hAnsi="Arial" w:cs="Arial"/>
                <w:lang w:eastAsia="en-GB"/>
              </w:rPr>
              <w:lastRenderedPageBreak/>
              <w:t>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upoważnionej(-ych)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>
        <w:tc>
          <w:tcPr>
            <w:tcW w:w="4644" w:type="dxa"/>
          </w:tcPr>
          <w:p w14:paraId="361DE8A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5503B0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Pr="005503B0" w:rsidRDefault="00D111BC" w:rsidP="005503B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 w:rsidRPr="005503B0">
        <w:rPr>
          <w:rFonts w:ascii="Arial" w:hAnsi="Arial" w:cs="Arial"/>
          <w:lang w:eastAsia="en-GB"/>
        </w:rPr>
        <w:t xml:space="preserve">udział w </w:t>
      </w:r>
      <w:r w:rsidRPr="005503B0">
        <w:rPr>
          <w:rFonts w:ascii="Arial" w:hAnsi="Arial" w:cs="Arial"/>
          <w:b/>
          <w:lang w:eastAsia="en-GB"/>
        </w:rPr>
        <w:t>organizacji przestępczej</w:t>
      </w:r>
      <w:r w:rsidRPr="005503B0">
        <w:rPr>
          <w:rFonts w:ascii="Arial" w:hAnsi="Arial" w:cs="Arial"/>
          <w:b/>
          <w:vertAlign w:val="superscript"/>
          <w:lang w:eastAsia="en-GB"/>
        </w:rPr>
        <w:footnoteReference w:id="13"/>
      </w:r>
      <w:r w:rsidRPr="005503B0">
        <w:rPr>
          <w:rFonts w:ascii="Arial" w:hAnsi="Arial" w:cs="Arial"/>
          <w:lang w:eastAsia="en-GB"/>
        </w:rPr>
        <w:t>;</w:t>
      </w:r>
    </w:p>
    <w:p w14:paraId="53087120" w14:textId="78A7C3C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</w:rPr>
      </w:pPr>
      <w:r w:rsidRPr="005503B0">
        <w:rPr>
          <w:rFonts w:ascii="Arial" w:hAnsi="Arial" w:cs="Arial"/>
          <w:b/>
          <w:sz w:val="20"/>
          <w:szCs w:val="20"/>
        </w:rPr>
        <w:t>korupcja</w:t>
      </w:r>
      <w:r w:rsidRPr="005503B0">
        <w:rPr>
          <w:rFonts w:ascii="Arial" w:hAnsi="Arial" w:cs="Arial"/>
          <w:sz w:val="20"/>
          <w:szCs w:val="20"/>
          <w:vertAlign w:val="superscript"/>
        </w:rPr>
        <w:footnoteReference w:id="14"/>
      </w:r>
      <w:r w:rsidRPr="005503B0">
        <w:rPr>
          <w:rFonts w:ascii="Arial" w:hAnsi="Arial" w:cs="Arial"/>
          <w:sz w:val="20"/>
          <w:szCs w:val="20"/>
        </w:rPr>
        <w:t>;</w:t>
      </w:r>
    </w:p>
    <w:p w14:paraId="05E8C19A" w14:textId="7C60378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nadużycie finansowe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5"/>
      </w:r>
      <w:r w:rsidRPr="005503B0">
        <w:rPr>
          <w:rFonts w:ascii="Arial" w:hAnsi="Arial" w:cs="Arial"/>
          <w:w w:val="0"/>
          <w:sz w:val="20"/>
          <w:szCs w:val="20"/>
        </w:rPr>
        <w:t>;</w:t>
      </w:r>
    </w:p>
    <w:p w14:paraId="4D57F6C7" w14:textId="64C45289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przestępstwa terrorystyczne lub przestępstwa związane z działalnością terrorystyczną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6"/>
      </w:r>
    </w:p>
    <w:p w14:paraId="42A31539" w14:textId="32583FC5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  <w:sz w:val="20"/>
          <w:szCs w:val="20"/>
          <w:lang w:eastAsia="fr-BE"/>
        </w:rPr>
      </w:pPr>
      <w:r w:rsidRPr="005503B0">
        <w:rPr>
          <w:rFonts w:ascii="Arial" w:hAnsi="Arial" w:cs="Arial"/>
          <w:b/>
          <w:w w:val="0"/>
          <w:sz w:val="20"/>
          <w:szCs w:val="20"/>
        </w:rPr>
        <w:t>pranie pieniędzy lub finansowanie terroryzmu</w:t>
      </w:r>
      <w:r w:rsidRPr="005503B0">
        <w:rPr>
          <w:rFonts w:ascii="Arial" w:hAnsi="Arial" w:cs="Arial"/>
          <w:w w:val="0"/>
          <w:sz w:val="20"/>
          <w:szCs w:val="20"/>
          <w:vertAlign w:val="superscript"/>
        </w:rPr>
        <w:footnoteReference w:id="17"/>
      </w:r>
    </w:p>
    <w:p w14:paraId="0571F8E3" w14:textId="7A5C9ED2" w:rsidR="00D111BC" w:rsidRPr="005503B0" w:rsidRDefault="00D111BC" w:rsidP="005503B0">
      <w:pPr>
        <w:pStyle w:val="NumPar1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hd w:val="clear" w:color="auto" w:fill="BFBFBF"/>
        <w:tabs>
          <w:tab w:val="num" w:pos="850"/>
        </w:tabs>
        <w:rPr>
          <w:rFonts w:ascii="Arial" w:hAnsi="Arial" w:cs="Arial"/>
          <w:w w:val="0"/>
        </w:rPr>
      </w:pPr>
      <w:r w:rsidRPr="005503B0">
        <w:rPr>
          <w:rFonts w:ascii="Arial" w:hAnsi="Arial" w:cs="Arial"/>
          <w:b/>
          <w:sz w:val="20"/>
          <w:szCs w:val="20"/>
        </w:rPr>
        <w:t>praca dzieci</w:t>
      </w:r>
      <w:r w:rsidRPr="005503B0">
        <w:rPr>
          <w:rFonts w:ascii="Arial" w:hAnsi="Arial" w:cs="Arial"/>
          <w:sz w:val="20"/>
          <w:szCs w:val="20"/>
        </w:rPr>
        <w:t xml:space="preserve"> i inne formy </w:t>
      </w:r>
      <w:r w:rsidRPr="005503B0">
        <w:rPr>
          <w:rFonts w:ascii="Arial" w:hAnsi="Arial" w:cs="Arial"/>
          <w:b/>
          <w:sz w:val="20"/>
          <w:szCs w:val="20"/>
        </w:rPr>
        <w:t>handlu ludźmi</w:t>
      </w:r>
      <w:r>
        <w:rPr>
          <w:vertAlign w:val="superscript"/>
        </w:rPr>
        <w:footnoteReference w:id="18"/>
      </w:r>
      <w:r w:rsidRPr="005503B0">
        <w:rPr>
          <w:rFonts w:ascii="Arial" w:hAnsi="Arial" w:cs="Arial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</w:t>
            </w:r>
            <w:r>
              <w:rPr>
                <w:rFonts w:ascii="Arial" w:hAnsi="Arial" w:cs="Arial"/>
                <w:lang w:eastAsia="en-GB"/>
              </w:rPr>
              <w:lastRenderedPageBreak/>
              <w:t>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  <w:t>c) długość okresu wykluczenia [……] oraz punkt(-y), którego(-ych) to dotyczy.</w:t>
            </w:r>
          </w:p>
          <w:p w14:paraId="324256B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>
            <w:pPr>
              <w:numPr>
                <w:ilvl w:val="0"/>
                <w:numId w:val="5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4156EA31" w14:textId="77777777" w:rsidR="00D111BC" w:rsidRDefault="00D111BC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c1) [] Tak [] Nie</w:t>
            </w:r>
          </w:p>
          <w:p w14:paraId="6D3F10DB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c2)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d) znajduje się w innej tego rodzaju sytuacji wynikającej z podobnej procedury </w:t>
            </w:r>
            <w:r>
              <w:rPr>
                <w:rFonts w:ascii="Arial" w:hAnsi="Arial" w:cs="Arial"/>
                <w:lang w:eastAsia="en-GB"/>
              </w:rPr>
              <w:lastRenderedPageBreak/>
              <w:t>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>f) jego działalność gospodarcza jest 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>
            <w:pPr>
              <w:numPr>
                <w:ilvl w:val="0"/>
                <w:numId w:val="6"/>
              </w:num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>
            <w:pPr>
              <w:suppressAutoHyphens w:val="0"/>
              <w:spacing w:before="120" w:after="120"/>
              <w:ind w:left="850"/>
              <w:jc w:val="both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1a)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2a)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2b)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wymaganego(-ych)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1a)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>
                  <w:pPr>
                    <w:suppressAutoHyphens w:val="0"/>
                    <w:spacing w:before="120" w:after="120"/>
                    <w:jc w:val="both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 xml:space="preserve">W przypadku zamówień publicznych na roboty budowlane wykonawca będzie mógł się </w:t>
            </w:r>
            <w:r>
              <w:rPr>
                <w:rFonts w:ascii="Arial" w:hAnsi="Arial" w:cs="Arial"/>
                <w:lang w:eastAsia="en-GB"/>
              </w:rPr>
              <w:lastRenderedPageBreak/>
              <w:t>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>zarządzania 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systemu </w:t>
            </w:r>
            <w:r>
              <w:rPr>
                <w:rFonts w:ascii="Arial" w:hAnsi="Arial" w:cs="Arial"/>
                <w:w w:val="0"/>
                <w:lang w:eastAsia="en-GB"/>
              </w:rPr>
              <w:lastRenderedPageBreak/>
              <w:t>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</w:t>
      </w:r>
      <w:r>
        <w:rPr>
          <w:rFonts w:ascii="Arial" w:hAnsi="Arial" w:cs="Arial"/>
          <w:i/>
          <w:lang w:eastAsia="en-GB"/>
        </w:rPr>
        <w:lastRenderedPageBreak/>
        <w:t xml:space="preserve">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0D885" w14:textId="77777777" w:rsidR="00E33635" w:rsidRDefault="00E33635">
      <w:r>
        <w:separator/>
      </w:r>
    </w:p>
  </w:endnote>
  <w:endnote w:type="continuationSeparator" w:id="0">
    <w:p w14:paraId="216B801D" w14:textId="77777777" w:rsidR="00E33635" w:rsidRDefault="00E336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212E9" w14:textId="7F42FFF8" w:rsidR="00D111BC" w:rsidRDefault="0052153D">
    <w:pPr>
      <w:pStyle w:val="Stopka"/>
      <w:pBdr>
        <w:top w:val="single" w:sz="4" w:space="1" w:color="D9D9D9"/>
      </w:pBdr>
      <w:jc w:val="right"/>
      <w:rPr>
        <w:rFonts w:ascii="Cambria" w:hAnsi="Cambria"/>
        <w:sz w:val="16"/>
        <w:szCs w:val="16"/>
      </w:rPr>
    </w:pPr>
    <w:ins w:id="69" w:author="Elwira Papież - Nadleśnictwo Dynów [2]" w:date="2025-06-27T12:36:00Z" w16du:dateUtc="2025-06-27T10:36:00Z">
      <w:r>
        <w:rPr>
          <w:noProof/>
        </w:rPr>
        <w:drawing>
          <wp:inline distT="0" distB="0" distL="0" distR="0" wp14:anchorId="4862DA2F" wp14:editId="1359181D">
            <wp:extent cx="4933315" cy="714375"/>
            <wp:effectExtent l="0" t="0" r="635" b="9525"/>
            <wp:docPr id="335109197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5109197" name="Obraz 1"/>
                    <pic:cNvPicPr>
                      <a:picLocks noChangeAspect="1"/>
                    </pic:cNvPicPr>
                  </pic:nvPicPr>
                  <pic:blipFill>
                    <a:blip r:embed="rId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315" cy="714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ins>
    <w:r w:rsidR="00D111BC">
      <w:rPr>
        <w:rFonts w:ascii="Cambria" w:hAnsi="Cambria"/>
        <w:sz w:val="16"/>
        <w:szCs w:val="16"/>
      </w:rPr>
      <w:fldChar w:fldCharType="begin"/>
    </w:r>
    <w:r w:rsidR="00D111BC">
      <w:rPr>
        <w:rFonts w:ascii="Cambria" w:hAnsi="Cambria"/>
        <w:sz w:val="16"/>
        <w:szCs w:val="16"/>
      </w:rPr>
      <w:instrText>PAGE   \* MERGEFORMAT</w:instrText>
    </w:r>
    <w:r w:rsidR="00D111BC">
      <w:rPr>
        <w:rFonts w:ascii="Cambria" w:hAnsi="Cambria"/>
        <w:sz w:val="16"/>
        <w:szCs w:val="16"/>
      </w:rPr>
      <w:fldChar w:fldCharType="separate"/>
    </w:r>
    <w:r w:rsidR="00120D51">
      <w:rPr>
        <w:rFonts w:ascii="Cambria" w:hAnsi="Cambria"/>
        <w:noProof/>
        <w:sz w:val="16"/>
        <w:szCs w:val="16"/>
        <w:lang w:eastAsia="pl-PL"/>
      </w:rPr>
      <w:t>2</w:t>
    </w:r>
    <w:r w:rsidR="00D111BC">
      <w:rPr>
        <w:rFonts w:ascii="Cambria" w:hAnsi="Cambria"/>
        <w:sz w:val="16"/>
        <w:szCs w:val="16"/>
      </w:rPr>
      <w:fldChar w:fldCharType="end"/>
    </w:r>
    <w:r w:rsidR="00D111BC">
      <w:rPr>
        <w:rFonts w:ascii="Cambria" w:hAnsi="Cambria"/>
        <w:sz w:val="16"/>
        <w:szCs w:val="16"/>
      </w:rPr>
      <w:t xml:space="preserve"> | </w:t>
    </w:r>
    <w:r w:rsidR="00D111BC">
      <w:rPr>
        <w:rFonts w:ascii="Cambria" w:hAnsi="Cambria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373A07" w14:textId="77777777" w:rsidR="00E33635" w:rsidRDefault="00E33635">
      <w:r>
        <w:separator/>
      </w:r>
    </w:p>
  </w:footnote>
  <w:footnote w:type="continuationSeparator" w:id="0">
    <w:p w14:paraId="19DF8BC5" w14:textId="77777777" w:rsidR="00E33635" w:rsidRDefault="00E33635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095B591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br/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2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nie przekracza 10 milionów EUR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>roczny obrót nie przekracza 50 milionów EUR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roczna suma bilansowa nie przekracza 43 milionów EUR</w:t>
      </w:r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68" w:name="_DV_C939"/>
      <w:r>
        <w:rPr>
          <w:rFonts w:ascii="Arial" w:hAnsi="Arial" w:cs="Arial"/>
          <w:sz w:val="16"/>
          <w:szCs w:val="16"/>
        </w:rPr>
        <w:t>osób</w:t>
      </w:r>
      <w:bookmarkEnd w:id="68"/>
      <w:r>
        <w:rPr>
          <w:rFonts w:ascii="Arial" w:hAnsi="Arial" w:cs="Arial"/>
          <w:sz w:val="16"/>
          <w:szCs w:val="16"/>
        </w:rPr>
        <w:t xml:space="preserve"> niepełnosprawnych lub defaworyzowanych.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2008/841/WSiSW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2003/568/WSiSW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2002/629/WSiSW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13D2E484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  <w:rPr>
        <w:sz w:val="20"/>
        <w:szCs w:val="2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28778279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25047265">
    <w:abstractNumId w:val="3"/>
    <w:lvlOverride w:ilvl="0">
      <w:startOverride w:val="1"/>
    </w:lvlOverride>
  </w:num>
  <w:num w:numId="3" w16cid:durableId="1266575141">
    <w:abstractNumId w:val="1"/>
    <w:lvlOverride w:ilvl="0">
      <w:startOverride w:val="1"/>
    </w:lvlOverride>
  </w:num>
  <w:num w:numId="4" w16cid:durableId="583270939">
    <w:abstractNumId w:val="2"/>
    <w:lvlOverride w:ilvl="0">
      <w:startOverride w:val="1"/>
    </w:lvlOverride>
  </w:num>
  <w:num w:numId="5" w16cid:durableId="1167358529">
    <w:abstractNumId w:val="1"/>
  </w:num>
  <w:num w:numId="6" w16cid:durableId="54545362">
    <w:abstractNumId w:val="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Elwira Papież - Nadleśnictwo Dynów">
    <w15:presenceInfo w15:providerId="AD" w15:userId="S-1-5-21-1258824510-3303949563-3469234235-63251"/>
  </w15:person>
  <w15:person w15:author="Elwira Papież - Nadleśnictwo Dynów [2]">
    <w15:presenceInfo w15:providerId="AD" w15:userId="S::elwira.papiez@ad.lasy.gov.pl::02d1448c-37ab-4ec4-a561-ed60e76b595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340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06DA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0D51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643"/>
    <w:rsid w:val="001A67C1"/>
    <w:rsid w:val="001A7188"/>
    <w:rsid w:val="001B03C3"/>
    <w:rsid w:val="001B0701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4A87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43A0"/>
    <w:rsid w:val="003446A3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42E5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0CDB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53D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03B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1FEC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0CAF"/>
    <w:rsid w:val="00633D2F"/>
    <w:rsid w:val="0063483B"/>
    <w:rsid w:val="006411C1"/>
    <w:rsid w:val="00643EBA"/>
    <w:rsid w:val="00644329"/>
    <w:rsid w:val="006544C9"/>
    <w:rsid w:val="0065644F"/>
    <w:rsid w:val="00663510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C8F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2700A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C3C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2B1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3AFB"/>
    <w:rsid w:val="00B84683"/>
    <w:rsid w:val="00B84A9F"/>
    <w:rsid w:val="00B91AE8"/>
    <w:rsid w:val="00B91B38"/>
    <w:rsid w:val="00B94484"/>
    <w:rsid w:val="00BA055F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07376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2ECB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0FE9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3635"/>
    <w:rsid w:val="00E35CC2"/>
    <w:rsid w:val="00E40D27"/>
    <w:rsid w:val="00E4183B"/>
    <w:rsid w:val="00E432FA"/>
    <w:rsid w:val="00E436A9"/>
    <w:rsid w:val="00E43708"/>
    <w:rsid w:val="00E44A03"/>
    <w:rsid w:val="00E46B0D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7AC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19</Pages>
  <Words>4546</Words>
  <Characters>27278</Characters>
  <Application>Microsoft Office Word</Application>
  <DocSecurity>0</DocSecurity>
  <Lines>227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Elwira Papież - Nadleśnictwo Dynów</cp:lastModifiedBy>
  <cp:revision>8</cp:revision>
  <cp:lastPrinted>2017-05-23T10:32:00Z</cp:lastPrinted>
  <dcterms:created xsi:type="dcterms:W3CDTF">2024-10-23T06:25:00Z</dcterms:created>
  <dcterms:modified xsi:type="dcterms:W3CDTF">2025-07-23T12:04:00Z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